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61A837"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4F08FED" w14:textId="77777777">
        <w:tc>
          <w:tcPr>
            <w:tcW w:w="10419" w:type="dxa"/>
            <w:shd w:val="clear" w:color="auto" w:fill="auto"/>
          </w:tcPr>
          <w:p w14:paraId="287F3D0B" w14:textId="77777777" w:rsidR="007411D9" w:rsidRDefault="00BF52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4B68E5B" wp14:editId="7A802ADF">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34559A86" w14:textId="77777777" w:rsidR="007411D9" w:rsidRDefault="007411D9">
            <w:pPr>
              <w:pStyle w:val="Pieddepage"/>
              <w:tabs>
                <w:tab w:val="clear" w:pos="4536"/>
                <w:tab w:val="clear" w:pos="9072"/>
              </w:tabs>
              <w:jc w:val="center"/>
              <w:rPr>
                <w:rFonts w:ascii="Arial" w:hAnsi="Arial" w:cs="Arial"/>
              </w:rPr>
            </w:pPr>
          </w:p>
          <w:p w14:paraId="5315E41D"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9DD19C9"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0232E10E" w14:textId="77777777" w:rsidR="007411D9" w:rsidRDefault="007411D9">
            <w:pPr>
              <w:pStyle w:val="Pieddepage"/>
              <w:tabs>
                <w:tab w:val="clear" w:pos="4536"/>
                <w:tab w:val="clear" w:pos="9072"/>
              </w:tabs>
              <w:jc w:val="center"/>
            </w:pPr>
          </w:p>
        </w:tc>
      </w:tr>
    </w:tbl>
    <w:p w14:paraId="4BCE7FFE"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FAB8AB9" w14:textId="77777777">
        <w:tc>
          <w:tcPr>
            <w:tcW w:w="9285" w:type="dxa"/>
            <w:shd w:val="clear" w:color="auto" w:fill="66CCFF"/>
          </w:tcPr>
          <w:p w14:paraId="4C111EA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7D184F2" w14:textId="77777777" w:rsidR="007411D9" w:rsidRDefault="007411D9">
            <w:pPr>
              <w:pStyle w:val="Titre8"/>
              <w:tabs>
                <w:tab w:val="right" w:pos="9639"/>
              </w:tabs>
              <w:rPr>
                <w:caps/>
                <w:sz w:val="28"/>
                <w:szCs w:val="28"/>
              </w:rPr>
            </w:pPr>
            <w:r>
              <w:rPr>
                <w:caps/>
                <w:sz w:val="28"/>
                <w:szCs w:val="28"/>
              </w:rPr>
              <w:t>Lettre de candidature</w:t>
            </w:r>
          </w:p>
          <w:p w14:paraId="4BE60C0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369749D" w14:textId="77777777" w:rsidR="007411D9" w:rsidRDefault="007411D9">
            <w:pPr>
              <w:pStyle w:val="Titre8"/>
              <w:tabs>
                <w:tab w:val="right" w:pos="9639"/>
              </w:tabs>
              <w:spacing w:before="120" w:after="120"/>
            </w:pPr>
            <w:r>
              <w:rPr>
                <w:caps/>
                <w:sz w:val="28"/>
                <w:szCs w:val="28"/>
              </w:rPr>
              <w:t>Dc1</w:t>
            </w:r>
          </w:p>
        </w:tc>
      </w:tr>
      <w:tr w:rsidR="007411D9" w14:paraId="3F345988" w14:textId="77777777" w:rsidTr="00AE730C">
        <w:tc>
          <w:tcPr>
            <w:tcW w:w="10277" w:type="dxa"/>
            <w:gridSpan w:val="2"/>
            <w:shd w:val="clear" w:color="auto" w:fill="auto"/>
          </w:tcPr>
          <w:p w14:paraId="42F58CF6"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12D8438"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A3643CB" w14:textId="77777777" w:rsidR="004D1DF9" w:rsidRPr="004D1DF9" w:rsidRDefault="004D1DF9" w:rsidP="004D1DF9"/>
          <w:p w14:paraId="7ED3885A"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422DB16" w14:textId="77777777" w:rsidR="004D1DF9" w:rsidRPr="004D1DF9" w:rsidRDefault="004D1DF9" w:rsidP="004D1DF9"/>
          <w:p w14:paraId="183B8E2C"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FC9E3C9" w14:textId="77777777" w:rsidR="00EB4DEA" w:rsidRPr="00EB4DEA" w:rsidRDefault="00EB4DEA" w:rsidP="00EB4DEA"/>
        </w:tc>
      </w:tr>
      <w:tr w:rsidR="007411D9" w14:paraId="0FC28932" w14:textId="77777777">
        <w:tc>
          <w:tcPr>
            <w:tcW w:w="10277" w:type="dxa"/>
            <w:gridSpan w:val="2"/>
            <w:shd w:val="clear" w:color="auto" w:fill="auto"/>
          </w:tcPr>
          <w:p w14:paraId="565B8322" w14:textId="77777777" w:rsidR="007411D9" w:rsidRDefault="007411D9">
            <w:pPr>
              <w:tabs>
                <w:tab w:val="left" w:pos="-142"/>
                <w:tab w:val="left" w:pos="4111"/>
              </w:tabs>
              <w:snapToGrid w:val="0"/>
              <w:jc w:val="both"/>
              <w:rPr>
                <w:rFonts w:ascii="Arial" w:hAnsi="Arial" w:cs="Arial"/>
                <w:b/>
                <w:bCs/>
              </w:rPr>
            </w:pPr>
          </w:p>
        </w:tc>
      </w:tr>
      <w:tr w:rsidR="007411D9" w14:paraId="256A7159" w14:textId="77777777">
        <w:tc>
          <w:tcPr>
            <w:tcW w:w="10277" w:type="dxa"/>
            <w:gridSpan w:val="2"/>
            <w:shd w:val="clear" w:color="auto" w:fill="66CCFF"/>
          </w:tcPr>
          <w:p w14:paraId="3515EE7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0182F372" w14:textId="42E875EA" w:rsidR="007411D9" w:rsidRPr="00FB4946" w:rsidRDefault="007411D9" w:rsidP="00FB4946">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17C21DE7" w14:textId="77777777" w:rsidR="007411D9" w:rsidRDefault="007411D9" w:rsidP="00F74667">
      <w:pPr>
        <w:pStyle w:val="En-tte"/>
        <w:tabs>
          <w:tab w:val="clear" w:pos="4536"/>
          <w:tab w:val="clear" w:pos="9072"/>
        </w:tabs>
        <w:jc w:val="center"/>
        <w:rPr>
          <w:rFonts w:ascii="Arial" w:hAnsi="Arial" w:cs="Arial"/>
        </w:rPr>
      </w:pPr>
    </w:p>
    <w:p w14:paraId="0D01F752"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CENTRE HOSPITALIER UNIVERSITAIRE DE BORDEAUX</w:t>
      </w:r>
    </w:p>
    <w:p w14:paraId="1F79BFF2" w14:textId="77777777" w:rsidR="00C41D42" w:rsidRDefault="00C41D42" w:rsidP="002B0EAB">
      <w:pPr>
        <w:pStyle w:val="En-tte"/>
        <w:tabs>
          <w:tab w:val="clear" w:pos="4536"/>
          <w:tab w:val="clear" w:pos="9072"/>
        </w:tabs>
        <w:jc w:val="center"/>
        <w:rPr>
          <w:rFonts w:ascii="Arial" w:hAnsi="Arial" w:cs="Arial"/>
          <w:b/>
          <w:bCs/>
        </w:rPr>
      </w:pPr>
      <w:r w:rsidRPr="00C41D42">
        <w:rPr>
          <w:rFonts w:ascii="Arial" w:hAnsi="Arial" w:cs="Arial"/>
          <w:b/>
          <w:bCs/>
        </w:rPr>
        <w:t xml:space="preserve">Direction de la Politique d’Achats, de la Logistique et de la Stratégie Patrimoniale </w:t>
      </w:r>
    </w:p>
    <w:p w14:paraId="1CC57D1F"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12 rue Dubernat</w:t>
      </w:r>
      <w:r>
        <w:rPr>
          <w:rFonts w:ascii="Arial" w:hAnsi="Arial" w:cs="Arial"/>
          <w:b/>
          <w:bCs/>
        </w:rPr>
        <w:t xml:space="preserve"> - </w:t>
      </w:r>
      <w:r w:rsidRPr="00BF3639">
        <w:rPr>
          <w:rFonts w:ascii="Arial" w:hAnsi="Arial" w:cs="Arial"/>
          <w:b/>
          <w:bCs/>
        </w:rPr>
        <w:t>33404 TALENCE Cedex</w:t>
      </w:r>
    </w:p>
    <w:p w14:paraId="6388B5CD" w14:textId="58E073FE" w:rsidR="007411D9" w:rsidRPr="00FB4946" w:rsidRDefault="009E49E7" w:rsidP="00FB4946">
      <w:pPr>
        <w:jc w:val="center"/>
        <w:rPr>
          <w:rFonts w:ascii="Arial" w:hAnsi="Arial" w:cs="Arial"/>
          <w:b/>
          <w:bCs/>
        </w:rPr>
      </w:pPr>
      <w:hyperlink r:id="rId20" w:history="1">
        <w:r w:rsidR="00FB4946" w:rsidRPr="00A60200">
          <w:rPr>
            <w:rStyle w:val="Lienhypertexte"/>
            <w:rFonts w:ascii="Arial" w:hAnsi="Arial" w:cs="Arial"/>
            <w:b/>
            <w:bCs/>
          </w:rPr>
          <w:t>achat.p2h@chu-bordeaux.fr</w:t>
        </w:r>
      </w:hyperlink>
      <w:r w:rsidR="00FB4946">
        <w:rPr>
          <w:rFonts w:ascii="Arial" w:hAnsi="Arial" w:cs="Arial"/>
          <w:b/>
          <w:bCs/>
        </w:rPr>
        <w:t xml:space="preserve"> </w:t>
      </w:r>
    </w:p>
    <w:p w14:paraId="0EB36BBE"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B7DDF0A" w14:textId="77777777">
        <w:trPr>
          <w:trHeight w:val="160"/>
        </w:trPr>
        <w:tc>
          <w:tcPr>
            <w:tcW w:w="10277" w:type="dxa"/>
            <w:shd w:val="clear" w:color="auto" w:fill="66CCFF"/>
          </w:tcPr>
          <w:p w14:paraId="14390B9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6E27E43"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4A12C574" w14:textId="77777777" w:rsidR="007411D9" w:rsidRDefault="007411D9">
      <w:pPr>
        <w:rPr>
          <w:rFonts w:ascii="Arial" w:hAnsi="Arial" w:cs="Arial"/>
          <w:b/>
          <w:bCs/>
        </w:rPr>
      </w:pPr>
    </w:p>
    <w:p w14:paraId="357BFA91" w14:textId="42193DF5" w:rsidR="0069561D" w:rsidRDefault="00FB4946" w:rsidP="00FB4946">
      <w:pPr>
        <w:jc w:val="center"/>
        <w:rPr>
          <w:rFonts w:ascii="Arial" w:hAnsi="Arial" w:cs="Arial"/>
          <w:b/>
          <w:bCs/>
          <w:sz w:val="22"/>
          <w:szCs w:val="22"/>
        </w:rPr>
      </w:pPr>
      <w:r w:rsidRPr="00FB4946">
        <w:rPr>
          <w:rFonts w:ascii="Arial" w:hAnsi="Arial" w:cs="Arial"/>
          <w:b/>
          <w:bCs/>
          <w:sz w:val="22"/>
          <w:szCs w:val="22"/>
        </w:rPr>
        <w:t xml:space="preserve">Prestations de coordination médicale pour </w:t>
      </w:r>
      <w:proofErr w:type="gramStart"/>
      <w:r w:rsidRPr="00FB4946">
        <w:rPr>
          <w:rFonts w:ascii="Arial" w:hAnsi="Arial" w:cs="Arial"/>
          <w:b/>
          <w:bCs/>
          <w:sz w:val="22"/>
          <w:szCs w:val="22"/>
        </w:rPr>
        <w:t>les EHPAD</w:t>
      </w:r>
      <w:proofErr w:type="gramEnd"/>
      <w:r w:rsidRPr="00FB4946">
        <w:rPr>
          <w:rFonts w:ascii="Arial" w:hAnsi="Arial" w:cs="Arial"/>
          <w:b/>
          <w:bCs/>
          <w:sz w:val="22"/>
          <w:szCs w:val="22"/>
        </w:rPr>
        <w:t xml:space="preserve"> du CH Sud Gironde, CH de Bazas, et du CH de Libourne</w:t>
      </w:r>
    </w:p>
    <w:p w14:paraId="5D6ABA5E" w14:textId="77777777" w:rsidR="00FB4946" w:rsidRPr="00FB4946" w:rsidRDefault="00FB4946" w:rsidP="00FB4946">
      <w:pPr>
        <w:jc w:val="center"/>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551ED5" w14:textId="77777777">
        <w:tc>
          <w:tcPr>
            <w:tcW w:w="10277" w:type="dxa"/>
            <w:shd w:val="clear" w:color="auto" w:fill="66CCFF"/>
          </w:tcPr>
          <w:p w14:paraId="70486B9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E752555" w14:textId="6B2CBCC3" w:rsidR="007411D9" w:rsidRPr="00F6192D" w:rsidRDefault="007411D9" w:rsidP="00FB4946">
      <w:pPr>
        <w:spacing w:before="120"/>
        <w:rPr>
          <w:rFonts w:ascii="Arial" w:hAnsi="Arial" w:cs="Arial"/>
        </w:rPr>
      </w:pPr>
      <w:r>
        <w:rPr>
          <w:rFonts w:ascii="Arial" w:hAnsi="Arial" w:cs="Arial"/>
          <w:i/>
          <w:sz w:val="18"/>
          <w:szCs w:val="18"/>
        </w:rPr>
        <w:t>(Cocher la case correspondante.)</w:t>
      </w:r>
      <w:r w:rsidR="00F6192D">
        <w:rPr>
          <w:rFonts w:ascii="Arial" w:hAnsi="Arial" w:cs="Arial"/>
        </w:rPr>
        <w:tab/>
      </w:r>
    </w:p>
    <w:p w14:paraId="6F263340" w14:textId="77777777" w:rsidR="007411D9" w:rsidRDefault="007411D9">
      <w:pPr>
        <w:pStyle w:val="Titre1"/>
        <w:ind w:left="0" w:hanging="432"/>
        <w:rPr>
          <w:rFonts w:ascii="Arial" w:hAnsi="Arial" w:cs="Arial"/>
          <w:b w:val="0"/>
          <w:bCs w:val="0"/>
        </w:rPr>
      </w:pPr>
    </w:p>
    <w:p w14:paraId="27890461"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4E79C6E4" w14:textId="77777777" w:rsidR="007411D9" w:rsidRDefault="007411D9">
      <w:pPr>
        <w:pStyle w:val="Titre1"/>
        <w:ind w:left="0" w:hanging="432"/>
        <w:rPr>
          <w:rFonts w:ascii="Arial" w:hAnsi="Arial" w:cs="Arial"/>
          <w:b w:val="0"/>
          <w:bCs w:val="0"/>
        </w:rPr>
      </w:pPr>
    </w:p>
    <w:p w14:paraId="7BAE6331"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9E49E7">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C203A52" w14:textId="77777777" w:rsidR="007411D9" w:rsidRDefault="007411D9">
      <w:pPr>
        <w:pStyle w:val="En-tte"/>
        <w:tabs>
          <w:tab w:val="clear" w:pos="4536"/>
          <w:tab w:val="clear" w:pos="9072"/>
        </w:tabs>
        <w:rPr>
          <w:rFonts w:ascii="Arial" w:hAnsi="Arial" w:cs="Arial"/>
        </w:rPr>
      </w:pPr>
    </w:p>
    <w:p w14:paraId="2B6A4ECE" w14:textId="77777777"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9E49E7">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285E07C9" w14:textId="77777777" w:rsidR="005E37B5" w:rsidRDefault="005E37B5" w:rsidP="00184AEF">
      <w:pPr>
        <w:ind w:left="993" w:hanging="426"/>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B48BDC4" w14:textId="77777777">
        <w:tc>
          <w:tcPr>
            <w:tcW w:w="10419" w:type="dxa"/>
            <w:shd w:val="clear" w:color="auto" w:fill="66CCFF"/>
          </w:tcPr>
          <w:p w14:paraId="3A5D606B"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20A4DA5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F587EFC" w14:textId="77777777" w:rsidR="007411D9" w:rsidRDefault="007411D9">
      <w:pPr>
        <w:pStyle w:val="En-tte"/>
        <w:tabs>
          <w:tab w:val="clear" w:pos="4536"/>
          <w:tab w:val="clear" w:pos="9072"/>
        </w:tabs>
        <w:rPr>
          <w:rFonts w:ascii="Arial" w:hAnsi="Arial" w:cs="Arial"/>
        </w:rPr>
      </w:pPr>
    </w:p>
    <w:p w14:paraId="310C8BC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49E7">
        <w:fldChar w:fldCharType="separate"/>
      </w:r>
      <w:r>
        <w:fldChar w:fldCharType="end"/>
      </w:r>
      <w:r w:rsidR="00775F55">
        <w:rPr>
          <w:rFonts w:ascii="Arial" w:hAnsi="Arial" w:cs="Arial"/>
          <w:b/>
          <w:bCs/>
        </w:rPr>
        <w:t> </w:t>
      </w:r>
      <w:r w:rsidR="007411D9">
        <w:rPr>
          <w:rFonts w:ascii="Arial" w:hAnsi="Arial" w:cs="Arial"/>
        </w:rPr>
        <w:t>Le candidat se présente seul :</w:t>
      </w:r>
    </w:p>
    <w:p w14:paraId="495AF91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14:paraId="42125F6A" w14:textId="77777777" w:rsidR="007411D9" w:rsidRDefault="007411D9">
      <w:pPr>
        <w:pStyle w:val="En-tte"/>
        <w:tabs>
          <w:tab w:val="clear" w:pos="4536"/>
          <w:tab w:val="clear" w:pos="9072"/>
        </w:tabs>
        <w:rPr>
          <w:rFonts w:ascii="Arial" w:hAnsi="Arial" w:cs="Arial"/>
        </w:rPr>
      </w:pPr>
    </w:p>
    <w:p w14:paraId="55E3359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88C5BD2" w14:textId="77777777" w:rsidR="00775F55" w:rsidRDefault="00775F55" w:rsidP="00775F55">
      <w:pPr>
        <w:pStyle w:val="En-tte"/>
        <w:ind w:left="360"/>
        <w:rPr>
          <w:rFonts w:ascii="Arial" w:hAnsi="Arial" w:cs="Arial"/>
        </w:rPr>
      </w:pPr>
    </w:p>
    <w:p w14:paraId="0BAB38F8" w14:textId="77777777" w:rsidR="00775F55" w:rsidRDefault="00775F55" w:rsidP="00775F55">
      <w:pPr>
        <w:pStyle w:val="En-tte"/>
        <w:ind w:left="360"/>
        <w:rPr>
          <w:rFonts w:ascii="Arial" w:hAnsi="Arial" w:cs="Arial"/>
        </w:rPr>
      </w:pPr>
    </w:p>
    <w:p w14:paraId="42B545FB" w14:textId="77777777" w:rsidR="00775F55" w:rsidRPr="00775F55" w:rsidRDefault="00775F55" w:rsidP="00775F55">
      <w:pPr>
        <w:pStyle w:val="En-tte"/>
        <w:ind w:left="360"/>
        <w:rPr>
          <w:rFonts w:ascii="Arial" w:hAnsi="Arial" w:cs="Arial"/>
        </w:rPr>
      </w:pPr>
    </w:p>
    <w:p w14:paraId="3F4A776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6D2FC90" w14:textId="77777777" w:rsidR="00775F55" w:rsidRDefault="00775F55" w:rsidP="00775F55">
      <w:pPr>
        <w:pStyle w:val="En-tte"/>
        <w:ind w:left="360"/>
        <w:rPr>
          <w:rFonts w:ascii="Arial" w:hAnsi="Arial" w:cs="Arial"/>
        </w:rPr>
      </w:pPr>
    </w:p>
    <w:p w14:paraId="072FF3DD" w14:textId="77777777" w:rsidR="00775F55" w:rsidRDefault="00775F55" w:rsidP="00775F55">
      <w:pPr>
        <w:pStyle w:val="En-tte"/>
        <w:ind w:left="360"/>
        <w:rPr>
          <w:rFonts w:ascii="Arial" w:hAnsi="Arial" w:cs="Arial"/>
        </w:rPr>
      </w:pPr>
    </w:p>
    <w:p w14:paraId="55AB06B4" w14:textId="77777777" w:rsidR="00775F55" w:rsidRPr="00775F55" w:rsidRDefault="00775F55" w:rsidP="00775F55">
      <w:pPr>
        <w:pStyle w:val="En-tte"/>
        <w:ind w:left="360"/>
        <w:rPr>
          <w:rFonts w:ascii="Arial" w:hAnsi="Arial" w:cs="Arial"/>
        </w:rPr>
      </w:pPr>
    </w:p>
    <w:p w14:paraId="1D2D01A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2A64554" w14:textId="77777777" w:rsidR="00775F55" w:rsidRDefault="00775F55" w:rsidP="00775F55">
      <w:pPr>
        <w:pStyle w:val="En-tte"/>
        <w:ind w:left="360"/>
        <w:rPr>
          <w:rFonts w:ascii="Arial" w:hAnsi="Arial" w:cs="Arial"/>
        </w:rPr>
      </w:pPr>
    </w:p>
    <w:p w14:paraId="1FBE8E8B" w14:textId="77777777" w:rsidR="00775F55" w:rsidRDefault="00775F55" w:rsidP="00775F55">
      <w:pPr>
        <w:pStyle w:val="En-tte"/>
        <w:ind w:left="360"/>
        <w:rPr>
          <w:rFonts w:ascii="Arial" w:hAnsi="Arial" w:cs="Arial"/>
        </w:rPr>
      </w:pPr>
    </w:p>
    <w:p w14:paraId="6C6F3AF7" w14:textId="77777777" w:rsidR="00775F55" w:rsidRPr="00775F55" w:rsidRDefault="00775F55" w:rsidP="00775F55">
      <w:pPr>
        <w:pStyle w:val="En-tte"/>
        <w:ind w:left="360"/>
        <w:rPr>
          <w:rFonts w:ascii="Arial" w:hAnsi="Arial" w:cs="Arial"/>
        </w:rPr>
      </w:pPr>
    </w:p>
    <w:p w14:paraId="0236191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06CFE23" w14:textId="77777777" w:rsidR="00775F55" w:rsidRDefault="00775F55" w:rsidP="00775F55">
      <w:pPr>
        <w:pStyle w:val="En-tte"/>
        <w:ind w:left="360"/>
        <w:rPr>
          <w:rFonts w:ascii="Arial" w:hAnsi="Arial" w:cs="Arial"/>
        </w:rPr>
      </w:pPr>
    </w:p>
    <w:p w14:paraId="205E77CF" w14:textId="77777777" w:rsidR="00775F55" w:rsidRDefault="00775F55" w:rsidP="00775F55">
      <w:pPr>
        <w:pStyle w:val="En-tte"/>
        <w:ind w:left="360"/>
        <w:rPr>
          <w:rFonts w:ascii="Arial" w:hAnsi="Arial" w:cs="Arial"/>
        </w:rPr>
      </w:pPr>
    </w:p>
    <w:p w14:paraId="63270AC0" w14:textId="77777777" w:rsidR="00775F55" w:rsidRPr="00775F55" w:rsidRDefault="00775F55" w:rsidP="00775F55">
      <w:pPr>
        <w:pStyle w:val="En-tte"/>
        <w:ind w:left="360"/>
        <w:rPr>
          <w:rFonts w:ascii="Arial" w:hAnsi="Arial" w:cs="Arial"/>
        </w:rPr>
      </w:pPr>
    </w:p>
    <w:p w14:paraId="6BD45DAF"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4D1AFF08" w14:textId="77777777" w:rsidR="00775F55" w:rsidRPr="00775F55" w:rsidRDefault="00775F55" w:rsidP="00775F55">
      <w:pPr>
        <w:pStyle w:val="En-tte"/>
        <w:ind w:left="360"/>
        <w:rPr>
          <w:rFonts w:ascii="Arial" w:hAnsi="Arial" w:cs="Arial"/>
        </w:rPr>
      </w:pPr>
    </w:p>
    <w:p w14:paraId="1FB6A482" w14:textId="77777777" w:rsidR="00775F55" w:rsidRPr="00775F55" w:rsidRDefault="00775F55" w:rsidP="00775F55">
      <w:pPr>
        <w:pStyle w:val="En-tte"/>
        <w:ind w:left="360"/>
        <w:rPr>
          <w:rFonts w:ascii="Arial" w:hAnsi="Arial" w:cs="Arial"/>
        </w:rPr>
      </w:pPr>
    </w:p>
    <w:p w14:paraId="3CD1D775" w14:textId="77777777" w:rsidR="007411D9" w:rsidRDefault="007411D9">
      <w:pPr>
        <w:pStyle w:val="En-tte"/>
        <w:tabs>
          <w:tab w:val="clear" w:pos="4536"/>
          <w:tab w:val="clear" w:pos="9072"/>
        </w:tabs>
        <w:rPr>
          <w:rFonts w:ascii="Arial" w:hAnsi="Arial" w:cs="Arial"/>
        </w:rPr>
      </w:pPr>
    </w:p>
    <w:p w14:paraId="5943813D"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E49E7">
        <w:fldChar w:fldCharType="separate"/>
      </w:r>
      <w:r>
        <w:fldChar w:fldCharType="end"/>
      </w:r>
      <w:r>
        <w:rPr>
          <w:rFonts w:ascii="Arial" w:hAnsi="Arial" w:cs="Arial"/>
          <w:b/>
          <w:bCs/>
        </w:rPr>
        <w:t> </w:t>
      </w:r>
      <w:r w:rsidR="007411D9">
        <w:rPr>
          <w:rFonts w:ascii="Arial" w:hAnsi="Arial" w:cs="Arial"/>
        </w:rPr>
        <w:t>Le candidat est un groupement d’entreprises :</w:t>
      </w:r>
    </w:p>
    <w:p w14:paraId="0DC1E3EB" w14:textId="77777777" w:rsidR="007411D9" w:rsidRDefault="007411D9">
      <w:pPr>
        <w:spacing w:before="60"/>
        <w:rPr>
          <w:rFonts w:ascii="Arial" w:hAnsi="Arial" w:cs="Arial"/>
          <w:iCs/>
        </w:rPr>
      </w:pPr>
    </w:p>
    <w:p w14:paraId="62517148"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E49E7">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E49E7">
        <w:fldChar w:fldCharType="separate"/>
      </w:r>
      <w:r>
        <w:fldChar w:fldCharType="end"/>
      </w:r>
      <w:r>
        <w:rPr>
          <w:rFonts w:ascii="Arial" w:hAnsi="Arial" w:cs="Arial"/>
          <w:iCs/>
        </w:rPr>
        <w:t> </w:t>
      </w:r>
      <w:r w:rsidR="007411D9">
        <w:rPr>
          <w:rFonts w:ascii="Arial" w:hAnsi="Arial" w:cs="Arial"/>
        </w:rPr>
        <w:t>solidaire</w:t>
      </w:r>
    </w:p>
    <w:p w14:paraId="6973B8DC" w14:textId="77777777" w:rsidR="007411D9" w:rsidRDefault="007411D9">
      <w:pPr>
        <w:rPr>
          <w:rFonts w:ascii="Arial" w:hAnsi="Arial" w:cs="Arial"/>
        </w:rPr>
      </w:pPr>
    </w:p>
    <w:p w14:paraId="1787CABB" w14:textId="77777777" w:rsidR="007411D9" w:rsidRDefault="007411D9">
      <w:pPr>
        <w:rPr>
          <w:rFonts w:ascii="Arial" w:hAnsi="Arial" w:cs="Arial"/>
        </w:rPr>
      </w:pPr>
    </w:p>
    <w:p w14:paraId="4F79369C"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830CDDE" w14:textId="77777777" w:rsidR="007411D9" w:rsidRDefault="007411D9">
      <w:pPr>
        <w:spacing w:before="60"/>
        <w:rPr>
          <w:rFonts w:ascii="Arial" w:hAnsi="Arial" w:cs="Arial"/>
          <w:iCs/>
        </w:rPr>
      </w:pPr>
    </w:p>
    <w:p w14:paraId="0356BDA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E49E7">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E49E7">
        <w:fldChar w:fldCharType="separate"/>
      </w:r>
      <w:r>
        <w:fldChar w:fldCharType="end"/>
      </w:r>
      <w:r w:rsidR="007411D9">
        <w:rPr>
          <w:rFonts w:ascii="Arial" w:hAnsi="Arial" w:cs="Arial"/>
          <w:iCs/>
        </w:rPr>
        <w:t xml:space="preserve"> O</w:t>
      </w:r>
      <w:r w:rsidR="00775F55">
        <w:rPr>
          <w:rFonts w:ascii="Arial" w:hAnsi="Arial" w:cs="Arial"/>
          <w:iCs/>
        </w:rPr>
        <w:t>ui</w:t>
      </w:r>
    </w:p>
    <w:p w14:paraId="31B58642" w14:textId="77777777" w:rsidR="007411D9" w:rsidRDefault="007411D9">
      <w:pPr>
        <w:jc w:val="both"/>
        <w:rPr>
          <w:rFonts w:ascii="Arial" w:hAnsi="Arial" w:cs="Arial"/>
        </w:rPr>
      </w:pPr>
    </w:p>
    <w:p w14:paraId="1BEC515E"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4E57D91" w14:textId="77777777" w:rsidTr="00B02DE5">
        <w:tc>
          <w:tcPr>
            <w:tcW w:w="10490" w:type="dxa"/>
            <w:shd w:val="clear" w:color="auto" w:fill="66CCFF"/>
          </w:tcPr>
          <w:p w14:paraId="53FA5040"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30F071B" w14:textId="77777777"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2907212" w14:textId="77777777" w:rsidR="000D4563" w:rsidRDefault="000D4563" w:rsidP="00B02DE5">
      <w:pPr>
        <w:spacing w:before="120"/>
        <w:jc w:val="both"/>
        <w:rPr>
          <w:rFonts w:ascii="Arial" w:hAnsi="Arial" w:cs="Arial"/>
        </w:rPr>
      </w:pPr>
    </w:p>
    <w:p w14:paraId="5A74FF85" w14:textId="77777777" w:rsidR="00B02DE5" w:rsidRDefault="00B02DE5">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C1386A" w14:paraId="42F6B43D" w14:textId="77777777" w:rsidTr="00FB4946">
        <w:trPr>
          <w:trHeight w:val="1200"/>
          <w:jc w:val="center"/>
        </w:trPr>
        <w:tc>
          <w:tcPr>
            <w:tcW w:w="851" w:type="dxa"/>
            <w:tcBorders>
              <w:top w:val="single" w:sz="4" w:space="0" w:color="000000"/>
              <w:left w:val="single" w:sz="4" w:space="0" w:color="000000"/>
              <w:bottom w:val="single" w:sz="4" w:space="0" w:color="000000"/>
            </w:tcBorders>
            <w:shd w:val="clear" w:color="auto" w:fill="auto"/>
          </w:tcPr>
          <w:p w14:paraId="557B6922" w14:textId="77777777" w:rsidR="00C1386A" w:rsidRDefault="00C1386A">
            <w:pPr>
              <w:snapToGrid w:val="0"/>
              <w:jc w:val="center"/>
              <w:rPr>
                <w:rFonts w:ascii="Arial" w:hAnsi="Arial" w:cs="Arial"/>
                <w:b/>
              </w:rPr>
            </w:pPr>
          </w:p>
          <w:p w14:paraId="7A7D12B1" w14:textId="77777777" w:rsidR="00C1386A" w:rsidRDefault="00C1386A">
            <w:pPr>
              <w:jc w:val="center"/>
              <w:rPr>
                <w:rFonts w:ascii="Arial" w:hAnsi="Arial" w:cs="Arial"/>
                <w:b/>
              </w:rPr>
            </w:pPr>
          </w:p>
          <w:p w14:paraId="2B430C3C" w14:textId="77777777" w:rsidR="00C1386A" w:rsidRDefault="00C1386A">
            <w:pPr>
              <w:jc w:val="center"/>
              <w:rPr>
                <w:rFonts w:ascii="Arial" w:hAnsi="Arial" w:cs="Arial"/>
                <w:b/>
              </w:rPr>
            </w:pPr>
            <w:r>
              <w:rPr>
                <w:rFonts w:ascii="Arial" w:hAnsi="Arial" w:cs="Arial"/>
                <w:b/>
              </w:rPr>
              <w:t>N°</w:t>
            </w:r>
          </w:p>
          <w:p w14:paraId="46391E0E" w14:textId="77777777" w:rsidR="00C1386A" w:rsidRDefault="00C1386A">
            <w:pPr>
              <w:jc w:val="center"/>
              <w:rPr>
                <w:rFonts w:ascii="Arial" w:hAnsi="Arial" w:cs="Arial"/>
                <w:b/>
              </w:rPr>
            </w:pPr>
            <w:proofErr w:type="gramStart"/>
            <w:r>
              <w:rPr>
                <w:rFonts w:ascii="Arial" w:hAnsi="Arial" w:cs="Arial"/>
                <w:b/>
              </w:rPr>
              <w:t>du</w:t>
            </w:r>
            <w:proofErr w:type="gramEnd"/>
          </w:p>
          <w:p w14:paraId="1842EB23"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A434E58" w14:textId="77777777" w:rsidR="00C1386A" w:rsidRDefault="00C1386A">
            <w:pPr>
              <w:snapToGrid w:val="0"/>
              <w:jc w:val="center"/>
              <w:rPr>
                <w:rFonts w:ascii="Arial" w:hAnsi="Arial" w:cs="Arial"/>
                <w:b/>
              </w:rPr>
            </w:pPr>
          </w:p>
          <w:p w14:paraId="63215B6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1BBC181"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AFB31DA"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1B456AE"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E6E2D00" w14:textId="77777777" w:rsidR="00C1386A" w:rsidRDefault="00C1386A">
            <w:pPr>
              <w:pStyle w:val="Titre5"/>
              <w:snapToGrid w:val="0"/>
            </w:pPr>
          </w:p>
          <w:p w14:paraId="23C12009" w14:textId="77777777" w:rsidR="00C1386A" w:rsidRDefault="00C1386A">
            <w:pPr>
              <w:pStyle w:val="Titre5"/>
            </w:pPr>
            <w:r>
              <w:t>Prestations exécutées par les membres du groupement (**)</w:t>
            </w:r>
          </w:p>
        </w:tc>
      </w:tr>
      <w:tr w:rsidR="00C1386A" w14:paraId="016C5089" w14:textId="77777777" w:rsidTr="00FB4946">
        <w:trPr>
          <w:trHeight w:val="1021"/>
          <w:jc w:val="center"/>
        </w:trPr>
        <w:tc>
          <w:tcPr>
            <w:tcW w:w="851" w:type="dxa"/>
            <w:tcBorders>
              <w:top w:val="single" w:sz="4" w:space="0" w:color="000000"/>
              <w:left w:val="single" w:sz="4" w:space="0" w:color="000000"/>
            </w:tcBorders>
            <w:shd w:val="clear" w:color="auto" w:fill="CCFFFF"/>
          </w:tcPr>
          <w:p w14:paraId="0D6D6021"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80D8EE8"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B30279B" w14:textId="77777777" w:rsidR="00C1386A" w:rsidRDefault="00C1386A">
            <w:pPr>
              <w:snapToGrid w:val="0"/>
              <w:jc w:val="both"/>
              <w:rPr>
                <w:rFonts w:ascii="Arial" w:hAnsi="Arial" w:cs="Arial"/>
              </w:rPr>
            </w:pPr>
          </w:p>
        </w:tc>
      </w:tr>
      <w:tr w:rsidR="00C1386A" w14:paraId="65A4E0AD" w14:textId="77777777" w:rsidTr="00FB4946">
        <w:trPr>
          <w:trHeight w:val="1021"/>
          <w:jc w:val="center"/>
        </w:trPr>
        <w:tc>
          <w:tcPr>
            <w:tcW w:w="851" w:type="dxa"/>
            <w:tcBorders>
              <w:left w:val="single" w:sz="4" w:space="0" w:color="000000"/>
            </w:tcBorders>
            <w:shd w:val="clear" w:color="auto" w:fill="auto"/>
          </w:tcPr>
          <w:p w14:paraId="335A488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99E063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E614BC7" w14:textId="77777777" w:rsidR="00C1386A" w:rsidRDefault="00C1386A">
            <w:pPr>
              <w:snapToGrid w:val="0"/>
              <w:jc w:val="both"/>
              <w:rPr>
                <w:rFonts w:ascii="Arial" w:hAnsi="Arial" w:cs="Arial"/>
              </w:rPr>
            </w:pPr>
          </w:p>
        </w:tc>
      </w:tr>
      <w:tr w:rsidR="00C1386A" w14:paraId="3650D7E4" w14:textId="77777777" w:rsidTr="00FB4946">
        <w:trPr>
          <w:trHeight w:val="1021"/>
          <w:jc w:val="center"/>
        </w:trPr>
        <w:tc>
          <w:tcPr>
            <w:tcW w:w="851" w:type="dxa"/>
            <w:tcBorders>
              <w:left w:val="single" w:sz="4" w:space="0" w:color="000000"/>
            </w:tcBorders>
            <w:shd w:val="clear" w:color="auto" w:fill="CCFFFF"/>
          </w:tcPr>
          <w:p w14:paraId="014C4B1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66E890D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30A1EEB" w14:textId="77777777" w:rsidR="00C1386A" w:rsidRDefault="00C1386A">
            <w:pPr>
              <w:snapToGrid w:val="0"/>
              <w:jc w:val="both"/>
              <w:rPr>
                <w:rFonts w:ascii="Arial" w:hAnsi="Arial" w:cs="Arial"/>
              </w:rPr>
            </w:pPr>
          </w:p>
        </w:tc>
      </w:tr>
      <w:tr w:rsidR="00C1386A" w14:paraId="09762FFB" w14:textId="77777777" w:rsidTr="00FB4946">
        <w:trPr>
          <w:trHeight w:val="1021"/>
          <w:jc w:val="center"/>
        </w:trPr>
        <w:tc>
          <w:tcPr>
            <w:tcW w:w="851" w:type="dxa"/>
            <w:tcBorders>
              <w:left w:val="single" w:sz="4" w:space="0" w:color="000000"/>
              <w:bottom w:val="single" w:sz="4" w:space="0" w:color="000000"/>
            </w:tcBorders>
            <w:shd w:val="clear" w:color="auto" w:fill="auto"/>
          </w:tcPr>
          <w:p w14:paraId="56771A59"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23AB4F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13DC333" w14:textId="77777777" w:rsidR="00C1386A" w:rsidRDefault="00C1386A">
            <w:pPr>
              <w:snapToGrid w:val="0"/>
              <w:jc w:val="both"/>
              <w:rPr>
                <w:rFonts w:ascii="Arial" w:hAnsi="Arial" w:cs="Arial"/>
              </w:rPr>
            </w:pPr>
          </w:p>
        </w:tc>
      </w:tr>
    </w:tbl>
    <w:p w14:paraId="161B695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4A5923D"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EE80141"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14:paraId="35850550" w14:textId="77777777" w:rsidR="005E37B5" w:rsidRDefault="005E37B5">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621315B" w14:textId="77777777">
        <w:tc>
          <w:tcPr>
            <w:tcW w:w="10419" w:type="dxa"/>
            <w:shd w:val="clear" w:color="auto" w:fill="66CCFF"/>
          </w:tcPr>
          <w:p w14:paraId="4B299AB7"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26F1F7E" w14:textId="77777777" w:rsidR="007411D9" w:rsidRDefault="007411D9"/>
    <w:p w14:paraId="4C17D76D"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9B04258"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09EE0A55"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71594848"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9E49E7">
        <w:fldChar w:fldCharType="separate"/>
      </w:r>
      <w:r w:rsidR="00AE730C">
        <w:fldChar w:fldCharType="end"/>
      </w:r>
    </w:p>
    <w:p w14:paraId="0936E4CD" w14:textId="77777777" w:rsidR="00AE730C" w:rsidRDefault="00AE730C">
      <w:pPr>
        <w:jc w:val="both"/>
        <w:rPr>
          <w:rFonts w:ascii="Arial" w:hAnsi="Arial" w:cs="Arial"/>
        </w:rPr>
      </w:pPr>
    </w:p>
    <w:p w14:paraId="19F43CA7"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9C7A4A4" w14:textId="77777777" w:rsidR="00775F55" w:rsidRDefault="00775F55" w:rsidP="00775F55">
      <w:pPr>
        <w:jc w:val="both"/>
        <w:rPr>
          <w:rFonts w:ascii="Arial" w:hAnsi="Arial" w:cs="Arial"/>
          <w:sz w:val="18"/>
          <w:szCs w:val="18"/>
        </w:rPr>
      </w:pPr>
    </w:p>
    <w:p w14:paraId="0B03F67B" w14:textId="77777777" w:rsidR="00507C52" w:rsidRDefault="00507C52">
      <w:pPr>
        <w:jc w:val="both"/>
        <w:rPr>
          <w:rFonts w:ascii="Arial" w:hAnsi="Arial" w:cs="Arial"/>
        </w:rPr>
      </w:pPr>
    </w:p>
    <w:p w14:paraId="32138A6D"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32B244DA" w14:textId="77777777" w:rsidR="00507C52" w:rsidRDefault="00507C52" w:rsidP="00507C52">
      <w:pPr>
        <w:pStyle w:val="En-tte"/>
        <w:tabs>
          <w:tab w:val="clear" w:pos="4536"/>
          <w:tab w:val="clear" w:pos="9072"/>
          <w:tab w:val="left" w:pos="864"/>
        </w:tabs>
        <w:rPr>
          <w:rFonts w:ascii="Arial" w:hAnsi="Arial" w:cs="Arial"/>
        </w:rPr>
      </w:pPr>
    </w:p>
    <w:p w14:paraId="7C081D15"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E50B02E"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883B0CC" w14:textId="77777777" w:rsidR="00507C52" w:rsidRPr="00411396" w:rsidRDefault="00507C52" w:rsidP="00507C52">
      <w:pPr>
        <w:pStyle w:val="En-tte"/>
        <w:tabs>
          <w:tab w:val="left" w:pos="864"/>
        </w:tabs>
        <w:rPr>
          <w:rFonts w:ascii="Arial" w:hAnsi="Arial" w:cs="Arial"/>
        </w:rPr>
      </w:pPr>
    </w:p>
    <w:p w14:paraId="4F226504"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758A1B4C" w14:textId="77777777" w:rsidR="00507C52" w:rsidRPr="00411396" w:rsidRDefault="00507C52" w:rsidP="00775F55">
      <w:pPr>
        <w:pStyle w:val="En-tte"/>
        <w:tabs>
          <w:tab w:val="left" w:pos="864"/>
        </w:tabs>
        <w:ind w:left="426"/>
        <w:rPr>
          <w:rFonts w:ascii="Arial" w:hAnsi="Arial" w:cs="Arial"/>
        </w:rPr>
      </w:pPr>
    </w:p>
    <w:p w14:paraId="4E463270" w14:textId="77777777" w:rsidR="00507C52" w:rsidRDefault="00507C52" w:rsidP="00775F55">
      <w:pPr>
        <w:pStyle w:val="En-tte"/>
        <w:tabs>
          <w:tab w:val="left" w:pos="864"/>
        </w:tabs>
        <w:ind w:left="426"/>
        <w:rPr>
          <w:rFonts w:ascii="Arial" w:hAnsi="Arial" w:cs="Arial"/>
        </w:rPr>
      </w:pPr>
    </w:p>
    <w:p w14:paraId="7609C807" w14:textId="77777777" w:rsidR="00775F55" w:rsidRPr="00411396" w:rsidRDefault="00775F55" w:rsidP="00775F55">
      <w:pPr>
        <w:pStyle w:val="En-tte"/>
        <w:tabs>
          <w:tab w:val="left" w:pos="864"/>
        </w:tabs>
        <w:ind w:left="426"/>
        <w:rPr>
          <w:rFonts w:ascii="Arial" w:hAnsi="Arial" w:cs="Arial"/>
        </w:rPr>
      </w:pPr>
    </w:p>
    <w:p w14:paraId="3ADBD36D" w14:textId="28E86663" w:rsidR="00507C52" w:rsidRDefault="00507C52" w:rsidP="00FB4946">
      <w:pPr>
        <w:pStyle w:val="En-tte"/>
        <w:tabs>
          <w:tab w:val="left" w:pos="864"/>
        </w:tabs>
        <w:ind w:left="426"/>
        <w:rPr>
          <w:rFonts w:ascii="Arial" w:hAnsi="Arial" w:cs="Arial"/>
        </w:rPr>
      </w:pPr>
      <w:r w:rsidRPr="00411396">
        <w:rPr>
          <w:rFonts w:ascii="Arial" w:hAnsi="Arial" w:cs="Arial"/>
        </w:rPr>
        <w:t>- Renseignements nécessaires pour y accéder :</w:t>
      </w:r>
    </w:p>
    <w:p w14:paraId="1E4ACE0C" w14:textId="77777777" w:rsidR="00507C52" w:rsidRDefault="00507C52">
      <w:pPr>
        <w:jc w:val="both"/>
        <w:rPr>
          <w:rFonts w:ascii="Arial" w:hAnsi="Arial" w:cs="Arial"/>
        </w:rPr>
      </w:pPr>
    </w:p>
    <w:p w14:paraId="36CF66D8"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DA9470E" w14:textId="77777777" w:rsidR="007411D9" w:rsidRDefault="007411D9">
      <w:pPr>
        <w:jc w:val="both"/>
        <w:rPr>
          <w:rFonts w:ascii="Arial" w:hAnsi="Arial" w:cs="Arial"/>
        </w:rPr>
      </w:pPr>
    </w:p>
    <w:p w14:paraId="7217D513"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75636D0" w14:textId="77777777" w:rsidR="007411D9" w:rsidRDefault="007411D9">
      <w:pPr>
        <w:rPr>
          <w:rFonts w:ascii="Arial" w:hAnsi="Arial" w:cs="Arial"/>
        </w:rPr>
      </w:pPr>
      <w:r>
        <w:rPr>
          <w:rFonts w:ascii="Arial" w:hAnsi="Arial" w:cs="Arial"/>
          <w:i/>
          <w:sz w:val="18"/>
          <w:szCs w:val="18"/>
        </w:rPr>
        <w:t>(Cocher la case correspondante.)</w:t>
      </w:r>
    </w:p>
    <w:p w14:paraId="6181753E" w14:textId="77777777" w:rsidR="007411D9" w:rsidRDefault="007411D9">
      <w:pPr>
        <w:rPr>
          <w:rFonts w:ascii="Arial" w:hAnsi="Arial" w:cs="Arial"/>
        </w:rPr>
      </w:pPr>
    </w:p>
    <w:p w14:paraId="3E7BC7C1"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49E7">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E49E7">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DAB1719" w14:textId="77777777" w:rsidR="00922BA4" w:rsidRDefault="00922BA4">
      <w:pPr>
        <w:ind w:left="4536" w:hanging="3990"/>
        <w:jc w:val="both"/>
        <w:rPr>
          <w:rFonts w:ascii="Arial" w:hAnsi="Arial" w:cs="Arial"/>
        </w:rPr>
      </w:pPr>
    </w:p>
    <w:p w14:paraId="3942EB7D" w14:textId="2EB2B51D" w:rsidR="00922BA4" w:rsidRPr="00FB4946" w:rsidRDefault="00922BA4" w:rsidP="00FB4946">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750E0FE" w14:textId="77777777" w:rsidR="00F1191F" w:rsidRDefault="00F1191F">
      <w:pPr>
        <w:ind w:left="4536" w:hanging="3990"/>
        <w:jc w:val="both"/>
        <w:rPr>
          <w:rFonts w:ascii="Arial" w:hAnsi="Arial" w:cs="Arial"/>
        </w:rPr>
      </w:pPr>
    </w:p>
    <w:p w14:paraId="54D44E28"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AB77CBD" w14:textId="77777777">
        <w:tc>
          <w:tcPr>
            <w:tcW w:w="10277" w:type="dxa"/>
            <w:shd w:val="clear" w:color="auto" w:fill="66CCFF"/>
          </w:tcPr>
          <w:p w14:paraId="6FC74539"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7C394130" w14:textId="77777777" w:rsidR="007411D9" w:rsidRDefault="007411D9">
      <w:pPr>
        <w:jc w:val="both"/>
      </w:pPr>
    </w:p>
    <w:p w14:paraId="3B86C92C"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CE064D7"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7896D5E" w14:textId="77777777" w:rsidR="007411D9" w:rsidRDefault="007411D9">
      <w:pPr>
        <w:rPr>
          <w:rFonts w:ascii="Arial" w:hAnsi="Arial" w:cs="Arial"/>
        </w:rPr>
      </w:pPr>
    </w:p>
    <w:p w14:paraId="3E3559C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Nom commercial et dénomination sociale de l’unité ou de l’établissement qui exécutera la prestation :</w:t>
      </w:r>
    </w:p>
    <w:p w14:paraId="1FC2350F" w14:textId="77777777" w:rsidR="00775F55" w:rsidRDefault="00775F55" w:rsidP="00775F55">
      <w:pPr>
        <w:pStyle w:val="En-tte"/>
        <w:ind w:left="360"/>
        <w:rPr>
          <w:rFonts w:ascii="Arial" w:hAnsi="Arial" w:cs="Arial"/>
        </w:rPr>
      </w:pPr>
    </w:p>
    <w:p w14:paraId="787A4D66" w14:textId="77777777" w:rsidR="00775F55" w:rsidRDefault="00775F55" w:rsidP="00775F55">
      <w:pPr>
        <w:pStyle w:val="En-tte"/>
        <w:ind w:left="360"/>
        <w:rPr>
          <w:rFonts w:ascii="Arial" w:hAnsi="Arial" w:cs="Arial"/>
        </w:rPr>
      </w:pPr>
    </w:p>
    <w:p w14:paraId="06F830CD" w14:textId="77777777" w:rsidR="00775F55" w:rsidRPr="00775F55" w:rsidRDefault="00775F55" w:rsidP="00775F55">
      <w:pPr>
        <w:pStyle w:val="En-tte"/>
        <w:ind w:left="360"/>
        <w:rPr>
          <w:rFonts w:ascii="Arial" w:hAnsi="Arial" w:cs="Arial"/>
        </w:rPr>
      </w:pPr>
    </w:p>
    <w:p w14:paraId="7A74EDE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2D8ABE9" w14:textId="77777777" w:rsidR="00775F55" w:rsidRDefault="00775F55" w:rsidP="00775F55">
      <w:pPr>
        <w:pStyle w:val="En-tte"/>
        <w:ind w:left="360"/>
        <w:rPr>
          <w:rFonts w:ascii="Arial" w:hAnsi="Arial" w:cs="Arial"/>
        </w:rPr>
      </w:pPr>
    </w:p>
    <w:p w14:paraId="7D47EB93" w14:textId="77777777" w:rsidR="00775F55" w:rsidRDefault="00775F55" w:rsidP="00775F55">
      <w:pPr>
        <w:pStyle w:val="En-tte"/>
        <w:ind w:left="360"/>
        <w:rPr>
          <w:rFonts w:ascii="Arial" w:hAnsi="Arial" w:cs="Arial"/>
        </w:rPr>
      </w:pPr>
    </w:p>
    <w:p w14:paraId="4B254FD3" w14:textId="77777777" w:rsidR="00775F55" w:rsidRPr="00775F55" w:rsidRDefault="00775F55" w:rsidP="00775F55">
      <w:pPr>
        <w:pStyle w:val="En-tte"/>
        <w:ind w:left="360"/>
        <w:rPr>
          <w:rFonts w:ascii="Arial" w:hAnsi="Arial" w:cs="Arial"/>
        </w:rPr>
      </w:pPr>
    </w:p>
    <w:p w14:paraId="7174415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3FCACAF" w14:textId="77777777" w:rsidR="00775F55" w:rsidRDefault="00775F55" w:rsidP="00775F55">
      <w:pPr>
        <w:pStyle w:val="En-tte"/>
        <w:ind w:left="360"/>
        <w:rPr>
          <w:rFonts w:ascii="Arial" w:hAnsi="Arial" w:cs="Arial"/>
        </w:rPr>
      </w:pPr>
    </w:p>
    <w:p w14:paraId="5F798107" w14:textId="77777777" w:rsidR="00775F55" w:rsidRDefault="00775F55" w:rsidP="00775F55">
      <w:pPr>
        <w:pStyle w:val="En-tte"/>
        <w:ind w:left="360"/>
        <w:rPr>
          <w:rFonts w:ascii="Arial" w:hAnsi="Arial" w:cs="Arial"/>
        </w:rPr>
      </w:pPr>
    </w:p>
    <w:p w14:paraId="5357C002" w14:textId="77777777" w:rsidR="00775F55" w:rsidRPr="00775F55" w:rsidRDefault="00775F55" w:rsidP="00775F55">
      <w:pPr>
        <w:pStyle w:val="En-tte"/>
        <w:ind w:left="360"/>
        <w:rPr>
          <w:rFonts w:ascii="Arial" w:hAnsi="Arial" w:cs="Arial"/>
        </w:rPr>
      </w:pPr>
    </w:p>
    <w:p w14:paraId="686DFE1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EB9B1BD" w14:textId="77777777" w:rsidR="00775F55" w:rsidRDefault="00775F55" w:rsidP="00775F55">
      <w:pPr>
        <w:pStyle w:val="En-tte"/>
        <w:ind w:left="360"/>
        <w:rPr>
          <w:rFonts w:ascii="Arial" w:hAnsi="Arial" w:cs="Arial"/>
        </w:rPr>
      </w:pPr>
    </w:p>
    <w:p w14:paraId="14E48365" w14:textId="77777777" w:rsidR="00775F55" w:rsidRDefault="00775F55" w:rsidP="00775F55">
      <w:pPr>
        <w:pStyle w:val="En-tte"/>
        <w:ind w:left="360"/>
        <w:rPr>
          <w:rFonts w:ascii="Arial" w:hAnsi="Arial" w:cs="Arial"/>
        </w:rPr>
      </w:pPr>
    </w:p>
    <w:p w14:paraId="1D91641A" w14:textId="77777777" w:rsidR="00775F55" w:rsidRPr="00775F55" w:rsidRDefault="00775F55" w:rsidP="00775F55">
      <w:pPr>
        <w:pStyle w:val="En-tte"/>
        <w:ind w:left="360"/>
        <w:rPr>
          <w:rFonts w:ascii="Arial" w:hAnsi="Arial" w:cs="Arial"/>
        </w:rPr>
      </w:pPr>
    </w:p>
    <w:p w14:paraId="6DBA0BF0"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1568F5DE" w14:textId="77777777" w:rsidR="00775F55" w:rsidRPr="00775F55" w:rsidRDefault="00775F55" w:rsidP="00775F55">
      <w:pPr>
        <w:pStyle w:val="En-tte"/>
        <w:ind w:left="360"/>
        <w:rPr>
          <w:rFonts w:ascii="Arial" w:hAnsi="Arial" w:cs="Arial"/>
        </w:rPr>
      </w:pPr>
    </w:p>
    <w:p w14:paraId="76AD0CE7" w14:textId="77777777" w:rsidR="00775F55" w:rsidRPr="00775F55" w:rsidRDefault="00775F55" w:rsidP="00775F55">
      <w:pPr>
        <w:pStyle w:val="En-tte"/>
        <w:ind w:left="360"/>
        <w:rPr>
          <w:rFonts w:ascii="Arial" w:hAnsi="Arial" w:cs="Arial"/>
        </w:rPr>
      </w:pPr>
    </w:p>
    <w:p w14:paraId="67D4F027" w14:textId="77777777" w:rsidR="00A02C06" w:rsidRDefault="00A02C06">
      <w:pPr>
        <w:rPr>
          <w:rFonts w:ascii="Arial" w:hAnsi="Arial" w:cs="Arial"/>
        </w:rPr>
      </w:pPr>
    </w:p>
    <w:p w14:paraId="6F0DFA48" w14:textId="77777777" w:rsidR="00A02C06" w:rsidRDefault="00A02C06">
      <w:pPr>
        <w:rPr>
          <w:rFonts w:ascii="Arial" w:hAnsi="Arial" w:cs="Arial"/>
        </w:rPr>
      </w:pPr>
    </w:p>
    <w:p w14:paraId="06478E80" w14:textId="194D4E7A"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w:t>
      </w:r>
    </w:p>
    <w:p w14:paraId="02327F2C" w14:textId="77777777" w:rsidR="009B14B4" w:rsidRDefault="009B14B4">
      <w:pPr>
        <w:tabs>
          <w:tab w:val="left" w:pos="3402"/>
          <w:tab w:val="left" w:pos="6237"/>
          <w:tab w:val="left" w:pos="9072"/>
        </w:tabs>
        <w:spacing w:before="120" w:after="120"/>
        <w:rPr>
          <w:rFonts w:ascii="Arial" w:hAnsi="Arial" w:cs="Arial"/>
          <w:sz w:val="16"/>
          <w:szCs w:val="16"/>
        </w:rPr>
      </w:pPr>
    </w:p>
    <w:p w14:paraId="66457713" w14:textId="77777777" w:rsidR="009B14B4" w:rsidRDefault="009B14B4">
      <w:pPr>
        <w:tabs>
          <w:tab w:val="left" w:pos="3402"/>
          <w:tab w:val="left" w:pos="6237"/>
          <w:tab w:val="left" w:pos="9072"/>
        </w:tabs>
        <w:spacing w:before="120" w:after="120"/>
        <w:rPr>
          <w:rFonts w:ascii="Arial" w:hAnsi="Arial" w:cs="Arial"/>
          <w:sz w:val="16"/>
          <w:szCs w:val="16"/>
        </w:rPr>
      </w:pPr>
    </w:p>
    <w:p w14:paraId="11F607AC" w14:textId="77777777" w:rsidR="009B14B4" w:rsidRDefault="009B14B4">
      <w:pPr>
        <w:tabs>
          <w:tab w:val="left" w:pos="3402"/>
          <w:tab w:val="left" w:pos="6237"/>
          <w:tab w:val="left" w:pos="9072"/>
        </w:tabs>
        <w:spacing w:before="120" w:after="120"/>
        <w:rPr>
          <w:rFonts w:ascii="Arial" w:hAnsi="Arial" w:cs="Arial"/>
          <w:sz w:val="16"/>
          <w:szCs w:val="16"/>
        </w:rPr>
      </w:pPr>
    </w:p>
    <w:p w14:paraId="26910DF4" w14:textId="77777777" w:rsidR="009B14B4" w:rsidRDefault="009B14B4">
      <w:pPr>
        <w:tabs>
          <w:tab w:val="left" w:pos="3402"/>
          <w:tab w:val="left" w:pos="6237"/>
          <w:tab w:val="left" w:pos="9072"/>
        </w:tabs>
        <w:spacing w:before="120" w:after="120"/>
        <w:rPr>
          <w:rFonts w:ascii="Arial" w:hAnsi="Arial" w:cs="Arial"/>
          <w:sz w:val="16"/>
          <w:szCs w:val="16"/>
        </w:rPr>
      </w:pPr>
    </w:p>
    <w:p w14:paraId="25D11386" w14:textId="77777777" w:rsidR="009B14B4" w:rsidRDefault="009B14B4">
      <w:pPr>
        <w:tabs>
          <w:tab w:val="left" w:pos="3402"/>
          <w:tab w:val="left" w:pos="6237"/>
          <w:tab w:val="left" w:pos="9072"/>
        </w:tabs>
        <w:spacing w:before="120" w:after="120"/>
        <w:rPr>
          <w:rFonts w:ascii="Arial" w:hAnsi="Arial" w:cs="Arial"/>
          <w:sz w:val="16"/>
          <w:szCs w:val="16"/>
        </w:rPr>
      </w:pPr>
    </w:p>
    <w:p w14:paraId="60E6B2E6" w14:textId="77777777" w:rsidR="009B14B4" w:rsidRDefault="009B14B4">
      <w:pPr>
        <w:tabs>
          <w:tab w:val="left" w:pos="3402"/>
          <w:tab w:val="left" w:pos="6237"/>
          <w:tab w:val="left" w:pos="9072"/>
        </w:tabs>
        <w:spacing w:before="120" w:after="120"/>
        <w:rPr>
          <w:rFonts w:ascii="Arial" w:hAnsi="Arial" w:cs="Arial"/>
          <w:sz w:val="16"/>
          <w:szCs w:val="16"/>
        </w:rPr>
      </w:pPr>
    </w:p>
    <w:p w14:paraId="0D6A1CBD" w14:textId="77777777" w:rsidR="009B14B4" w:rsidRDefault="009B14B4">
      <w:pPr>
        <w:tabs>
          <w:tab w:val="left" w:pos="3402"/>
          <w:tab w:val="left" w:pos="6237"/>
          <w:tab w:val="left" w:pos="9072"/>
        </w:tabs>
        <w:spacing w:before="120" w:after="120"/>
        <w:rPr>
          <w:rFonts w:ascii="Arial" w:hAnsi="Arial" w:cs="Arial"/>
          <w:sz w:val="16"/>
          <w:szCs w:val="16"/>
        </w:rPr>
      </w:pPr>
    </w:p>
    <w:p w14:paraId="3ADD49D0" w14:textId="77777777" w:rsidR="009B14B4" w:rsidRDefault="009B14B4">
      <w:pPr>
        <w:tabs>
          <w:tab w:val="left" w:pos="3402"/>
          <w:tab w:val="left" w:pos="6237"/>
          <w:tab w:val="left" w:pos="9072"/>
        </w:tabs>
        <w:spacing w:before="120" w:after="120"/>
        <w:rPr>
          <w:rFonts w:ascii="Arial" w:hAnsi="Arial" w:cs="Arial"/>
          <w:sz w:val="16"/>
          <w:szCs w:val="16"/>
        </w:rPr>
      </w:pPr>
    </w:p>
    <w:p w14:paraId="56659185" w14:textId="77777777" w:rsidR="009B14B4" w:rsidRDefault="009B14B4">
      <w:pPr>
        <w:tabs>
          <w:tab w:val="left" w:pos="3402"/>
          <w:tab w:val="left" w:pos="6237"/>
          <w:tab w:val="left" w:pos="9072"/>
        </w:tabs>
        <w:spacing w:before="120" w:after="120"/>
        <w:rPr>
          <w:rFonts w:ascii="Arial" w:hAnsi="Arial" w:cs="Arial"/>
          <w:sz w:val="16"/>
          <w:szCs w:val="16"/>
        </w:rPr>
      </w:pPr>
    </w:p>
    <w:p w14:paraId="118C76CF"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EB568" w14:textId="77777777" w:rsidR="00A70828" w:rsidRDefault="00A70828">
      <w:r>
        <w:separator/>
      </w:r>
    </w:p>
  </w:endnote>
  <w:endnote w:type="continuationSeparator" w:id="0">
    <w:p w14:paraId="581C5DE9"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FF67982" w14:textId="77777777">
      <w:trPr>
        <w:tblHeader/>
      </w:trPr>
      <w:tc>
        <w:tcPr>
          <w:tcW w:w="3048" w:type="dxa"/>
          <w:shd w:val="clear" w:color="auto" w:fill="66CCFF"/>
        </w:tcPr>
        <w:p w14:paraId="1803573E"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336A703" w14:textId="716B7FBA" w:rsidR="007411D9" w:rsidRPr="00FB4946" w:rsidRDefault="005136C5" w:rsidP="007E359F">
          <w:pPr>
            <w:jc w:val="center"/>
            <w:rPr>
              <w:rFonts w:ascii="Arial" w:hAnsi="Arial" w:cs="Arial"/>
              <w:b/>
              <w:bCs/>
            </w:rPr>
          </w:pPr>
          <w:del w:id="0" w:author="DELANCOIS Karine" w:date="2024-03-19T15:10:00Z">
            <w:r w:rsidRPr="00FB4946" w:rsidDel="003B1C2E">
              <w:rPr>
                <w:rFonts w:ascii="Arial" w:hAnsi="Arial" w:cs="Arial"/>
                <w:b/>
                <w:highlight w:val="yellow"/>
              </w:rPr>
              <w:delText>22FHPSGA215</w:delText>
            </w:r>
          </w:del>
          <w:r w:rsidR="00FB4946">
            <w:rPr>
              <w:rFonts w:ascii="Arial" w:hAnsi="Arial" w:cs="Arial"/>
              <w:b/>
            </w:rPr>
            <w:t>25FHPSGK3</w:t>
          </w:r>
          <w:r w:rsidR="009E49E7">
            <w:rPr>
              <w:rFonts w:ascii="Arial" w:hAnsi="Arial" w:cs="Arial"/>
              <w:b/>
            </w:rPr>
            <w:t>80</w:t>
          </w:r>
        </w:p>
      </w:tc>
      <w:tc>
        <w:tcPr>
          <w:tcW w:w="851" w:type="dxa"/>
          <w:shd w:val="clear" w:color="auto" w:fill="66CCFF"/>
        </w:tcPr>
        <w:p w14:paraId="72B1EE7C" w14:textId="77777777" w:rsidR="007411D9" w:rsidRDefault="007411D9">
          <w:pPr>
            <w:jc w:val="right"/>
          </w:pPr>
          <w:r>
            <w:rPr>
              <w:rFonts w:ascii="Arial" w:hAnsi="Arial" w:cs="Arial"/>
              <w:b/>
              <w:bCs/>
            </w:rPr>
            <w:t xml:space="preserve">Page :     </w:t>
          </w:r>
        </w:p>
      </w:tc>
      <w:tc>
        <w:tcPr>
          <w:tcW w:w="567" w:type="dxa"/>
          <w:shd w:val="clear" w:color="auto" w:fill="66CCFF"/>
        </w:tcPr>
        <w:p w14:paraId="2F17076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16357">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2184CE85" w14:textId="77777777" w:rsidR="007411D9" w:rsidRDefault="007411D9">
          <w:pPr>
            <w:jc w:val="center"/>
          </w:pPr>
          <w:r>
            <w:rPr>
              <w:rFonts w:ascii="Arial" w:hAnsi="Arial" w:cs="Arial"/>
              <w:b/>
              <w:bCs/>
            </w:rPr>
            <w:t>/</w:t>
          </w:r>
        </w:p>
      </w:tc>
      <w:tc>
        <w:tcPr>
          <w:tcW w:w="567" w:type="dxa"/>
          <w:shd w:val="clear" w:color="auto" w:fill="66CCFF"/>
        </w:tcPr>
        <w:p w14:paraId="7EF389B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6357">
            <w:rPr>
              <w:rStyle w:val="Numrodepage"/>
              <w:rFonts w:cs="Arial"/>
              <w:b/>
              <w:noProof/>
            </w:rPr>
            <w:t>4</w:t>
          </w:r>
          <w:r>
            <w:rPr>
              <w:rStyle w:val="Numrodepage"/>
              <w:rFonts w:cs="Arial"/>
              <w:b/>
            </w:rPr>
            <w:fldChar w:fldCharType="end"/>
          </w:r>
        </w:p>
      </w:tc>
    </w:tr>
  </w:tbl>
  <w:p w14:paraId="0DA05635"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9A9D8" w14:textId="77777777" w:rsidR="00A70828" w:rsidRDefault="00A70828">
      <w:r>
        <w:separator/>
      </w:r>
    </w:p>
  </w:footnote>
  <w:footnote w:type="continuationSeparator" w:id="0">
    <w:p w14:paraId="446D4AB8" w14:textId="77777777" w:rsidR="00A70828" w:rsidRDefault="00A70828">
      <w:r>
        <w:continuationSeparator/>
      </w:r>
    </w:p>
  </w:footnote>
  <w:footnote w:id="1">
    <w:p w14:paraId="4279B6C8"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LANCOIS Karine">
    <w15:presenceInfo w15:providerId="AD" w15:userId="S-1-5-21-705570488-188102822-1586563796-38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D4563"/>
    <w:rsid w:val="000E5E39"/>
    <w:rsid w:val="00101F16"/>
    <w:rsid w:val="001052F6"/>
    <w:rsid w:val="001101D5"/>
    <w:rsid w:val="00184AEF"/>
    <w:rsid w:val="001A287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FAB"/>
    <w:rsid w:val="002A19F7"/>
    <w:rsid w:val="002A6C8B"/>
    <w:rsid w:val="002B0EA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1C2E"/>
    <w:rsid w:val="003B4647"/>
    <w:rsid w:val="003C0BB4"/>
    <w:rsid w:val="003C189F"/>
    <w:rsid w:val="003C3A5C"/>
    <w:rsid w:val="003D02BB"/>
    <w:rsid w:val="003E58DA"/>
    <w:rsid w:val="003F1528"/>
    <w:rsid w:val="003F2D90"/>
    <w:rsid w:val="00402F5F"/>
    <w:rsid w:val="0040646C"/>
    <w:rsid w:val="00412718"/>
    <w:rsid w:val="00413A54"/>
    <w:rsid w:val="00456A7D"/>
    <w:rsid w:val="00472DBE"/>
    <w:rsid w:val="00486CBD"/>
    <w:rsid w:val="00490012"/>
    <w:rsid w:val="00491433"/>
    <w:rsid w:val="004B21EB"/>
    <w:rsid w:val="004D1DF9"/>
    <w:rsid w:val="004D7559"/>
    <w:rsid w:val="004E13BF"/>
    <w:rsid w:val="004E729F"/>
    <w:rsid w:val="004F0B06"/>
    <w:rsid w:val="00507C52"/>
    <w:rsid w:val="005136C5"/>
    <w:rsid w:val="00521228"/>
    <w:rsid w:val="00523768"/>
    <w:rsid w:val="00536431"/>
    <w:rsid w:val="005404D8"/>
    <w:rsid w:val="005451F3"/>
    <w:rsid w:val="0055495B"/>
    <w:rsid w:val="005613A6"/>
    <w:rsid w:val="00577B00"/>
    <w:rsid w:val="005B1763"/>
    <w:rsid w:val="005B287C"/>
    <w:rsid w:val="005E12D0"/>
    <w:rsid w:val="005E37B5"/>
    <w:rsid w:val="00625F1D"/>
    <w:rsid w:val="00632D63"/>
    <w:rsid w:val="00633D7F"/>
    <w:rsid w:val="00635673"/>
    <w:rsid w:val="00645FD5"/>
    <w:rsid w:val="00673463"/>
    <w:rsid w:val="00676069"/>
    <w:rsid w:val="0069561D"/>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D3787"/>
    <w:rsid w:val="007E359F"/>
    <w:rsid w:val="007F4A27"/>
    <w:rsid w:val="00811AFD"/>
    <w:rsid w:val="00816357"/>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1FE4"/>
    <w:rsid w:val="00903283"/>
    <w:rsid w:val="00922BA4"/>
    <w:rsid w:val="009277A2"/>
    <w:rsid w:val="00960E4C"/>
    <w:rsid w:val="0097024E"/>
    <w:rsid w:val="00981CD3"/>
    <w:rsid w:val="00990786"/>
    <w:rsid w:val="009924C9"/>
    <w:rsid w:val="009A6876"/>
    <w:rsid w:val="009B0B7A"/>
    <w:rsid w:val="009B14B4"/>
    <w:rsid w:val="009E49E7"/>
    <w:rsid w:val="00A02C06"/>
    <w:rsid w:val="00A32C14"/>
    <w:rsid w:val="00A440EF"/>
    <w:rsid w:val="00A503F3"/>
    <w:rsid w:val="00A50BF9"/>
    <w:rsid w:val="00A520E2"/>
    <w:rsid w:val="00A64658"/>
    <w:rsid w:val="00A70828"/>
    <w:rsid w:val="00A75394"/>
    <w:rsid w:val="00A80E9C"/>
    <w:rsid w:val="00AB5072"/>
    <w:rsid w:val="00AB60B7"/>
    <w:rsid w:val="00AD1804"/>
    <w:rsid w:val="00AD475E"/>
    <w:rsid w:val="00AE5974"/>
    <w:rsid w:val="00AE730C"/>
    <w:rsid w:val="00AF6A8A"/>
    <w:rsid w:val="00B02DE5"/>
    <w:rsid w:val="00B07C2F"/>
    <w:rsid w:val="00B21062"/>
    <w:rsid w:val="00B239F1"/>
    <w:rsid w:val="00B569DE"/>
    <w:rsid w:val="00B65719"/>
    <w:rsid w:val="00B9664F"/>
    <w:rsid w:val="00BB2EF6"/>
    <w:rsid w:val="00BE48FE"/>
    <w:rsid w:val="00BF52D6"/>
    <w:rsid w:val="00C01A17"/>
    <w:rsid w:val="00C02D34"/>
    <w:rsid w:val="00C1386A"/>
    <w:rsid w:val="00C41D42"/>
    <w:rsid w:val="00C50B6D"/>
    <w:rsid w:val="00C751EE"/>
    <w:rsid w:val="00C812AC"/>
    <w:rsid w:val="00C877BA"/>
    <w:rsid w:val="00CB13E0"/>
    <w:rsid w:val="00CB1774"/>
    <w:rsid w:val="00CC3A38"/>
    <w:rsid w:val="00CD0F79"/>
    <w:rsid w:val="00CD4969"/>
    <w:rsid w:val="00CD55BF"/>
    <w:rsid w:val="00CF25E6"/>
    <w:rsid w:val="00D07C18"/>
    <w:rsid w:val="00D7269B"/>
    <w:rsid w:val="00D84A53"/>
    <w:rsid w:val="00DB3307"/>
    <w:rsid w:val="00DC00F7"/>
    <w:rsid w:val="00DD1774"/>
    <w:rsid w:val="00DE001E"/>
    <w:rsid w:val="00DE1001"/>
    <w:rsid w:val="00DF454C"/>
    <w:rsid w:val="00DF7E37"/>
    <w:rsid w:val="00E107A1"/>
    <w:rsid w:val="00E15759"/>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B4946"/>
    <w:rsid w:val="00FD0C10"/>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69EACEE"/>
  <w15:docId w15:val="{EDA10F4E-7AFD-40EE-9035-4A039F97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 w:type="character" w:styleId="Mentionnonrsolue">
    <w:name w:val="Unresolved Mention"/>
    <w:basedOn w:val="Policepardfaut"/>
    <w:uiPriority w:val="99"/>
    <w:semiHidden/>
    <w:unhideWhenUsed/>
    <w:rsid w:val="00FB49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58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achat.p2h@chu-bordeaux.fr"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92E92-109F-482C-9A82-D913A76B0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61</TotalTime>
  <Pages>4</Pages>
  <Words>1950</Words>
  <Characters>10728</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12653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LATOUILLE Marie-amélie</cp:lastModifiedBy>
  <cp:revision>28</cp:revision>
  <cp:lastPrinted>2016-11-02T12:51:00Z</cp:lastPrinted>
  <dcterms:created xsi:type="dcterms:W3CDTF">2019-10-24T10:36:00Z</dcterms:created>
  <dcterms:modified xsi:type="dcterms:W3CDTF">2025-12-04T07:53:00Z</dcterms:modified>
</cp:coreProperties>
</file>